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1A5AAE08" w:rsidP="1A5AAE08" w:rsidRDefault="007B10EB" w14:paraId="71D7964E" w14:textId="446F8BA3">
      <w:pPr>
        <w:jc w:val="center"/>
      </w:pPr>
      <w:r w:rsidR="007B10EB">
        <w:drawing>
          <wp:inline wp14:editId="6870590B" wp14:anchorId="5CD3EB76">
            <wp:extent cx="5137150" cy="817773"/>
            <wp:effectExtent l="0" t="0" r="0" b="1905"/>
            <wp:docPr id="2" name="Picture 2" descr="Logo, company nam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cbe50cb3d17842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137150" cy="817773"/>
                    </a:xfrm>
                    <a:prstGeom prst="rect">
                      <a:avLst/>
                    </a:prstGeom>
                  </pic:spPr>
                </pic:pic>
              </a:graphicData>
            </a:graphic>
          </wp:inline>
        </w:drawing>
      </w:r>
    </w:p>
    <w:p w:rsidR="26EE5906" w:rsidP="16D76C02" w:rsidRDefault="26EE5906" w14:paraId="688C8264" w14:textId="22FA3F2C">
      <w:pPr>
        <w:spacing w:before="0" w:beforeAutospacing="off" w:after="0" w:afterAutospacing="off" w:line="240" w:lineRule="auto"/>
        <w:rPr>
          <w:rFonts w:ascii="Verdana" w:hAnsi="Verdana" w:eastAsia="Verdana" w:cs="Verdana"/>
          <w:b w:val="0"/>
          <w:bCs w:val="0"/>
          <w:i w:val="0"/>
          <w:iCs w:val="0"/>
          <w:caps w:val="0"/>
          <w:smallCaps w:val="0"/>
          <w:noProof w:val="0"/>
          <w:color w:val="000000" w:themeColor="text1" w:themeTint="FF" w:themeShade="FF"/>
          <w:sz w:val="22"/>
          <w:szCs w:val="22"/>
          <w:lang w:val="en-US"/>
        </w:rPr>
      </w:pPr>
      <w:r w:rsidRPr="16D76C02" w:rsidR="1FB5911D">
        <w:rPr>
          <w:rStyle w:val="normaltextrun"/>
          <w:rFonts w:ascii="Verdana" w:hAnsi="Verdana" w:eastAsia="Verdana" w:cs="Verdana"/>
          <w:b w:val="1"/>
          <w:bCs w:val="1"/>
          <w:i w:val="0"/>
          <w:iCs w:val="0"/>
          <w:caps w:val="0"/>
          <w:smallCaps w:val="0"/>
          <w:noProof w:val="0"/>
          <w:color w:val="000000" w:themeColor="text1" w:themeTint="FF" w:themeShade="FF"/>
          <w:sz w:val="22"/>
          <w:szCs w:val="22"/>
          <w:lang w:val="en-US"/>
        </w:rPr>
        <w:t>FOR IMMEDIATE RELEASE </w:t>
      </w:r>
    </w:p>
    <w:p w:rsidR="26EE5906" w:rsidP="16D76C02" w:rsidRDefault="26EE5906" w14:paraId="08F28B83" w14:textId="73C4A57F">
      <w:pPr>
        <w:spacing w:before="0" w:beforeAutospacing="off" w:after="0" w:afterAutospacing="off" w:line="240" w:lineRule="auto"/>
        <w:rPr>
          <w:rStyle w:val="eop"/>
          <w:rFonts w:ascii="Verdana" w:hAnsi="Verdana" w:eastAsia="Verdana" w:cs="Verdana"/>
          <w:b w:val="0"/>
          <w:bCs w:val="0"/>
          <w:i w:val="0"/>
          <w:iCs w:val="0"/>
          <w:caps w:val="0"/>
          <w:smallCaps w:val="0"/>
          <w:noProof w:val="0"/>
          <w:color w:val="000000" w:themeColor="text1" w:themeTint="FF" w:themeShade="FF"/>
          <w:sz w:val="20"/>
          <w:szCs w:val="20"/>
          <w:lang w:val="en-US"/>
        </w:rPr>
      </w:pP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Cameron Nakashima, Media Engagement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Manager  |</w:t>
      </w:r>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hyperlink r:id="Rffe737755ec84d80">
        <w:r w:rsidRPr="16D76C02" w:rsidR="1685DF80">
          <w:rPr>
            <w:rStyle w:val="Hyperlink"/>
            <w:rFonts w:ascii="Verdana" w:hAnsi="Verdana" w:eastAsia="Verdana" w:cs="Verdana"/>
            <w:b w:val="0"/>
            <w:bCs w:val="0"/>
            <w:i w:val="0"/>
            <w:iCs w:val="0"/>
            <w:caps w:val="0"/>
            <w:smallCaps w:val="0"/>
            <w:noProof w:val="0"/>
            <w:sz w:val="20"/>
            <w:szCs w:val="20"/>
            <w:lang w:val="en-US"/>
          </w:rPr>
          <w:t>cameron.nakashima@thebbb.org</w:t>
        </w:r>
      </w:hyperlink>
      <w:r w:rsidRPr="16D76C02" w:rsidR="1685DF80">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t xml:space="preserve"> </w:t>
      </w:r>
    </w:p>
    <w:p w:rsidR="26EE5906" w:rsidP="16D76C02" w:rsidRDefault="26EE5906" w14:paraId="7C02DA94" w14:textId="66AC141C">
      <w:pPr>
        <w:spacing w:before="0" w:beforeAutospacing="off" w:after="0" w:afterAutospacing="off" w:line="240" w:lineRule="auto"/>
        <w:rPr>
          <w:rStyle w:val="normaltextrun"/>
          <w:rFonts w:ascii="Verdana" w:hAnsi="Verdana" w:eastAsia="Verdana" w:cs="Verdana"/>
          <w:b w:val="0"/>
          <w:bCs w:val="0"/>
          <w:i w:val="0"/>
          <w:iCs w:val="0"/>
          <w:caps w:val="0"/>
          <w:smallCaps w:val="0"/>
          <w:noProof w:val="0"/>
          <w:color w:val="000000" w:themeColor="text1" w:themeTint="FF" w:themeShade="FF"/>
          <w:sz w:val="20"/>
          <w:szCs w:val="20"/>
          <w:lang w:val="en-US"/>
        </w:rPr>
      </w:pPr>
    </w:p>
    <w:p w:rsidR="26EE5906" w:rsidP="4EB012A4" w:rsidRDefault="26EE5906" w14:paraId="70B7BBBE" w14:textId="51B7AD4D">
      <w:pPr>
        <w:pStyle w:val="Normal"/>
        <w:spacing w:after="0" w:line="25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n-US"/>
        </w:rPr>
      </w:pPr>
      <w:r w:rsidRPr="4EB012A4" w:rsidR="24500590">
        <w:rPr>
          <w:rFonts w:ascii="Verdana" w:hAnsi="Verdana" w:eastAsia="Verdana" w:cs="Verdana"/>
          <w:b w:val="1"/>
          <w:bCs w:val="1"/>
          <w:i w:val="0"/>
          <w:iCs w:val="0"/>
          <w:caps w:val="0"/>
          <w:smallCaps w:val="0"/>
          <w:noProof w:val="0"/>
          <w:color w:val="000000" w:themeColor="text1" w:themeTint="FF" w:themeShade="FF"/>
          <w:sz w:val="22"/>
          <w:szCs w:val="22"/>
          <w:lang w:val="en-US"/>
        </w:rPr>
        <w:t xml:space="preserve">Central Colorado organizations </w:t>
      </w:r>
      <w:r w:rsidRPr="4EB012A4" w:rsidR="79BC24AF">
        <w:rPr>
          <w:rFonts w:ascii="Verdana" w:hAnsi="Verdana" w:eastAsia="Verdana" w:cs="Verdana"/>
          <w:b w:val="1"/>
          <w:bCs w:val="1"/>
          <w:i w:val="0"/>
          <w:iCs w:val="0"/>
          <w:caps w:val="0"/>
          <w:smallCaps w:val="0"/>
          <w:noProof w:val="0"/>
          <w:color w:val="000000" w:themeColor="text1" w:themeTint="FF" w:themeShade="FF"/>
          <w:sz w:val="22"/>
          <w:szCs w:val="22"/>
          <w:lang w:val="en-US"/>
        </w:rPr>
        <w:t>named as finalists for the 202</w:t>
      </w:r>
      <w:r w:rsidRPr="4EB012A4" w:rsidR="43FF7F5A">
        <w:rPr>
          <w:rFonts w:ascii="Verdana" w:hAnsi="Verdana" w:eastAsia="Verdana" w:cs="Verdana"/>
          <w:b w:val="1"/>
          <w:bCs w:val="1"/>
          <w:i w:val="0"/>
          <w:iCs w:val="0"/>
          <w:caps w:val="0"/>
          <w:smallCaps w:val="0"/>
          <w:noProof w:val="0"/>
          <w:color w:val="000000" w:themeColor="text1" w:themeTint="FF" w:themeShade="FF"/>
          <w:sz w:val="22"/>
          <w:szCs w:val="22"/>
          <w:lang w:val="en-US"/>
        </w:rPr>
        <w:t>4</w:t>
      </w:r>
      <w:r w:rsidRPr="4EB012A4" w:rsidR="79BC24AF">
        <w:rPr>
          <w:rFonts w:ascii="Verdana" w:hAnsi="Verdana" w:eastAsia="Verdana" w:cs="Verdana"/>
          <w:b w:val="1"/>
          <w:bCs w:val="1"/>
          <w:i w:val="0"/>
          <w:iCs w:val="0"/>
          <w:caps w:val="0"/>
          <w:smallCaps w:val="0"/>
          <w:noProof w:val="0"/>
          <w:color w:val="000000" w:themeColor="text1" w:themeTint="FF" w:themeShade="FF"/>
          <w:sz w:val="22"/>
          <w:szCs w:val="22"/>
          <w:lang w:val="en-US"/>
        </w:rPr>
        <w:t xml:space="preserve"> Better Business Bureau Spark Award</w:t>
      </w:r>
    </w:p>
    <w:p w:rsidR="26EE5906" w:rsidP="16D76C02" w:rsidRDefault="26EE5906" w14:paraId="0B237631" w14:textId="556582CC">
      <w:pPr>
        <w:spacing w:after="0" w:line="259" w:lineRule="auto"/>
        <w:jc w:val="center"/>
        <w:rPr>
          <w:rFonts w:ascii="Verdana" w:hAnsi="Verdana" w:eastAsia="Verdana" w:cs="Verdana"/>
          <w:b w:val="0"/>
          <w:bCs w:val="0"/>
          <w:i w:val="0"/>
          <w:iCs w:val="0"/>
          <w:caps w:val="0"/>
          <w:smallCaps w:val="0"/>
          <w:noProof w:val="0"/>
          <w:color w:val="2D2926"/>
          <w:sz w:val="22"/>
          <w:szCs w:val="22"/>
          <w:lang w:val="en-US"/>
        </w:rPr>
      </w:pPr>
      <w:r w:rsidRPr="16D76C02" w:rsidR="1FB5911D">
        <w:rPr>
          <w:rFonts w:ascii="Verdana" w:hAnsi="Verdana" w:eastAsia="Verdana" w:cs="Verdana"/>
          <w:b w:val="0"/>
          <w:bCs w:val="0"/>
          <w:i w:val="1"/>
          <w:iCs w:val="1"/>
          <w:caps w:val="0"/>
          <w:smallCaps w:val="0"/>
          <w:noProof w:val="0"/>
          <w:color w:val="2D2926"/>
          <w:sz w:val="22"/>
          <w:szCs w:val="22"/>
          <w:lang w:val="en-US"/>
        </w:rPr>
        <w:t xml:space="preserve">The award recognizes young businesses and the next generation of </w:t>
      </w:r>
    </w:p>
    <w:p w:rsidR="26EE5906" w:rsidP="16D76C02" w:rsidRDefault="26EE5906" w14:paraId="1EA130AA" w14:textId="45F09E97">
      <w:pPr>
        <w:spacing w:after="160" w:line="259" w:lineRule="auto"/>
        <w:jc w:val="center"/>
        <w:rPr>
          <w:rFonts w:ascii="Verdana" w:hAnsi="Verdana" w:eastAsia="Verdana" w:cs="Verdana"/>
          <w:b w:val="0"/>
          <w:bCs w:val="0"/>
          <w:i w:val="0"/>
          <w:iCs w:val="0"/>
          <w:caps w:val="0"/>
          <w:smallCaps w:val="0"/>
          <w:noProof w:val="0"/>
          <w:color w:val="2D2926"/>
          <w:sz w:val="22"/>
          <w:szCs w:val="22"/>
          <w:lang w:val="en-US"/>
        </w:rPr>
      </w:pPr>
      <w:r w:rsidRPr="59CB40F9" w:rsidR="79BC24AF">
        <w:rPr>
          <w:rFonts w:ascii="Verdana" w:hAnsi="Verdana" w:eastAsia="Verdana" w:cs="Verdana"/>
          <w:b w:val="0"/>
          <w:bCs w:val="0"/>
          <w:i w:val="1"/>
          <w:iCs w:val="1"/>
          <w:caps w:val="0"/>
          <w:smallCaps w:val="0"/>
          <w:noProof w:val="0"/>
          <w:color w:val="2D2926"/>
          <w:sz w:val="22"/>
          <w:szCs w:val="22"/>
          <w:lang w:val="en-US"/>
        </w:rPr>
        <w:t>marketplace leaders.</w:t>
      </w:r>
    </w:p>
    <w:p w:rsidR="26EE5906" w:rsidP="16D76C02" w:rsidRDefault="26EE5906" w14:paraId="11CD7C32" w14:textId="781EFFBD">
      <w:pPr>
        <w:pStyle w:val="Normal"/>
        <w:jc w:val="left"/>
        <w:rPr>
          <w:rFonts w:ascii="Verdana" w:hAnsi="Verdana"/>
        </w:rPr>
      </w:pPr>
      <w:r w:rsidRPr="59CB40F9" w:rsidR="0483DC0B">
        <w:rPr>
          <w:rFonts w:ascii="Verdana" w:hAnsi="Verdana" w:eastAsia="Verdana" w:cs="Verdana"/>
          <w:b w:val="1"/>
          <w:bCs w:val="1"/>
          <w:i w:val="0"/>
          <w:iCs w:val="0"/>
          <w:caps w:val="0"/>
          <w:smallCaps w:val="0"/>
          <w:noProof w:val="0"/>
          <w:color w:val="000000" w:themeColor="text1" w:themeTint="FF" w:themeShade="FF"/>
          <w:sz w:val="22"/>
          <w:szCs w:val="22"/>
          <w:lang w:val="en-US"/>
        </w:rPr>
        <w:t xml:space="preserve">(DENVER, CO) </w:t>
      </w:r>
      <w:r w:rsidRPr="59CB40F9" w:rsidR="79BC24AF">
        <w:rPr>
          <w:rFonts w:ascii="Verdana" w:hAnsi="Verdana" w:eastAsia="Verdana" w:cs="Verdana"/>
          <w:b w:val="1"/>
          <w:bCs w:val="1"/>
          <w:i w:val="0"/>
          <w:iCs w:val="0"/>
          <w:caps w:val="0"/>
          <w:smallCaps w:val="0"/>
          <w:noProof w:val="0"/>
          <w:color w:val="000000" w:themeColor="text1" w:themeTint="FF" w:themeShade="FF"/>
          <w:sz w:val="22"/>
          <w:szCs w:val="22"/>
          <w:lang w:val="en-US"/>
        </w:rPr>
        <w:t>Wednesday, August 7, 2024</w:t>
      </w:r>
      <w:r w:rsidRPr="59CB40F9" w:rsidR="79BC24AF">
        <w:rPr>
          <w:rFonts w:ascii="Verdana" w:hAnsi="Verdana" w:eastAsia="Verdana" w:cs="Verdana"/>
          <w:b w:val="0"/>
          <w:bCs w:val="0"/>
          <w:i w:val="0"/>
          <w:iCs w:val="0"/>
          <w:caps w:val="0"/>
          <w:smallCaps w:val="0"/>
          <w:noProof w:val="0"/>
          <w:color w:val="000000" w:themeColor="text1" w:themeTint="FF" w:themeShade="FF"/>
          <w:sz w:val="22"/>
          <w:szCs w:val="22"/>
          <w:lang w:val="en-US"/>
        </w:rPr>
        <w:t xml:space="preserve"> - Better Business Bureau Great West + Pacific (BBB GWP) today announced the finalists of its 2023 Spark Awards for Entrepreneurship.</w:t>
      </w:r>
    </w:p>
    <w:p w:rsidR="26EE5906" w:rsidP="16D76C02" w:rsidRDefault="26EE5906" w14:paraId="6FB58D19" w14:textId="7938B724">
      <w:pPr>
        <w:pStyle w:val="Normal"/>
        <w:jc w:val="left"/>
        <w:rPr>
          <w:rFonts w:ascii="Verdana" w:hAnsi="Verdana"/>
        </w:rPr>
      </w:pPr>
      <w:r w:rsidRPr="12A97F87" w:rsidR="4E254132">
        <w:rPr>
          <w:rFonts w:ascii="Verdana" w:hAnsi="Verdana"/>
        </w:rPr>
        <w:t xml:space="preserve">The Spark Awards for Entrepreneurship, presented by </w:t>
      </w:r>
      <w:hyperlink r:id="Rd889ef1d191d409d">
        <w:r w:rsidRPr="12A97F87" w:rsidR="4E254132">
          <w:rPr>
            <w:rStyle w:val="Hyperlink"/>
            <w:rFonts w:ascii="Verdana" w:hAnsi="Verdana" w:eastAsia="Verdana" w:cs="Verdana"/>
          </w:rPr>
          <w:t>Bridge City Law</w:t>
        </w:r>
      </w:hyperlink>
      <w:r w:rsidRPr="12A97F87" w:rsidR="4E254132">
        <w:rPr>
          <w:rFonts w:ascii="Verdana" w:hAnsi="Verdana" w:eastAsia="Verdana" w:cs="Verdana"/>
        </w:rPr>
        <w:t>,</w:t>
      </w:r>
      <w:r w:rsidRPr="12A97F87" w:rsidR="4E254132">
        <w:rPr>
          <w:rFonts w:ascii="Verdana" w:hAnsi="Verdana"/>
        </w:rPr>
        <w:t xml:space="preserve"> honors remarkable entrepreneurs and new businesses in our community. Honorees of this program are businesses that have been </w:t>
      </w:r>
      <w:r w:rsidRPr="12A97F87" w:rsidR="4E254132">
        <w:rPr>
          <w:rFonts w:ascii="Verdana" w:hAnsi="Verdana"/>
        </w:rPr>
        <w:t xml:space="preserve">operating</w:t>
      </w:r>
      <w:r w:rsidRPr="12A97F87" w:rsidR="4E254132">
        <w:rPr>
          <w:rFonts w:ascii="Verdana" w:hAnsi="Verdana"/>
        </w:rPr>
        <w:t xml:space="preserve"> for three years </w:t>
      </w:r>
      <w:r>
        <w:rPr>
          <w:noProof/>
        </w:rPr>
        <w:drawing>
          <wp:anchor distT="0" distB="0" distL="114300" distR="114300" simplePos="0" relativeHeight="251658240" behindDoc="0" locked="0" layoutInCell="1" allowOverlap="1" wp14:anchorId="5D3D7B18" wp14:editId="1BB85362">
            <wp:simplePos x="0" y="0"/>
            <wp:positionH relativeFrom="column">
              <wp:align>right</wp:align>
            </wp:positionH>
            <wp:positionV relativeFrom="paragraph">
              <wp:posOffset>0</wp:posOffset>
            </wp:positionV>
            <wp:extent cx="2557855" cy="1247775"/>
            <wp:effectExtent l="0" t="0" r="0" b="0"/>
            <wp:wrapSquare wrapText="bothSides"/>
            <wp:docPr id="1394871872" name="Picture 1" descr="A blue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855" cy="1247775"/>
                    </a:xfrm>
                    <a:prstGeom prst="rect">
                      <a:avLst/>
                    </a:prstGeom>
                  </pic:spPr>
                </pic:pic>
              </a:graphicData>
            </a:graphic>
            <wp14:sizeRelH relativeFrom="page">
              <wp14:pctWidth>0</wp14:pctWidth>
            </wp14:sizeRelH>
            <wp14:sizeRelV relativeFrom="page">
              <wp14:pctHeight>0</wp14:pctHeight>
            </wp14:sizeRelV>
          </wp:anchor>
        </w:drawing>
      </w:r>
      <w:r w:rsidRPr="12A97F87" w:rsidR="4E254132">
        <w:rPr>
          <w:rFonts w:ascii="Verdana" w:hAnsi="Verdana"/>
        </w:rPr>
        <w:t>or less, or businesses with owners aged 35 or younger.</w:t>
      </w:r>
    </w:p>
    <w:p w:rsidR="26EE5906" w:rsidP="59CB40F9" w:rsidRDefault="26EE5906" w14:paraId="797A4B14" w14:textId="4BC5FB28">
      <w:pPr>
        <w:pStyle w:val="Normal"/>
        <w:rPr>
          <w:rFonts w:ascii="Verdana" w:hAnsi="Verdana"/>
        </w:rPr>
      </w:pPr>
      <w:r w:rsidRPr="59CB40F9" w:rsidR="64FE1301">
        <w:rPr>
          <w:rFonts w:ascii="Verdana" w:hAnsi="Verdana"/>
        </w:rPr>
        <w:t xml:space="preserve">Many applied, but few made it past the </w:t>
      </w:r>
      <w:r w:rsidRPr="59CB40F9" w:rsidR="306A29EA">
        <w:rPr>
          <w:rFonts w:ascii="Verdana" w:hAnsi="Verdana"/>
        </w:rPr>
        <w:t>in</w:t>
      </w:r>
      <w:r w:rsidRPr="59CB40F9" w:rsidR="3D77FD38">
        <w:rPr>
          <w:rFonts w:ascii="Verdana" w:hAnsi="Verdana"/>
        </w:rPr>
        <w:t xml:space="preserve">tensive </w:t>
      </w:r>
      <w:r w:rsidRPr="59CB40F9" w:rsidR="64FE1301">
        <w:rPr>
          <w:rFonts w:ascii="Verdana" w:hAnsi="Verdana"/>
        </w:rPr>
        <w:t>screening process and are movin</w:t>
      </w:r>
      <w:r w:rsidRPr="59CB40F9" w:rsidR="74B6FF70">
        <w:rPr>
          <w:rFonts w:ascii="Verdana" w:hAnsi="Verdana"/>
        </w:rPr>
        <w:t>g on as finalists</w:t>
      </w:r>
      <w:r w:rsidRPr="59CB40F9" w:rsidR="26BA0032">
        <w:rPr>
          <w:rFonts w:ascii="Verdana" w:hAnsi="Verdana"/>
        </w:rPr>
        <w:t xml:space="preserve">. </w:t>
      </w:r>
      <w:r w:rsidRPr="59CB40F9" w:rsidR="627C7C57">
        <w:rPr>
          <w:rFonts w:ascii="Verdana" w:hAnsi="Verdana"/>
        </w:rPr>
        <w:t>Spark Award finalists for</w:t>
      </w:r>
      <w:r w:rsidRPr="59CB40F9" w:rsidR="627C7C57">
        <w:rPr>
          <w:rFonts w:ascii="Verdana" w:hAnsi="Verdana"/>
        </w:rPr>
        <w:t xml:space="preserve"> </w:t>
      </w:r>
      <w:r w:rsidRPr="59CB40F9" w:rsidR="48B87449">
        <w:rPr>
          <w:rFonts w:ascii="Verdana" w:hAnsi="Verdana" w:eastAsia="Verdana" w:cs="Verdana"/>
          <w:b w:val="0"/>
          <w:bCs w:val="0"/>
          <w:i w:val="0"/>
          <w:iCs w:val="0"/>
          <w:caps w:val="0"/>
          <w:smallCaps w:val="0"/>
          <w:noProof w:val="0"/>
          <w:color w:val="000000" w:themeColor="text1" w:themeTint="FF" w:themeShade="FF"/>
          <w:sz w:val="22"/>
          <w:szCs w:val="22"/>
          <w:lang w:val="en-US"/>
        </w:rPr>
        <w:t>Central Colorado</w:t>
      </w:r>
      <w:r w:rsidRPr="59CB40F9" w:rsidR="627C7C57">
        <w:rPr>
          <w:rFonts w:ascii="Verdana" w:hAnsi="Verdana"/>
          <w:b w:val="0"/>
          <w:bCs w:val="0"/>
        </w:rPr>
        <w:t xml:space="preserve"> include: </w:t>
      </w:r>
    </w:p>
    <w:p w:rsidR="5A0E8DC3" w:rsidP="59CB40F9" w:rsidRDefault="5A0E8DC3" w14:paraId="7AC6B73F" w14:textId="38B90E09">
      <w:pPr>
        <w:pStyle w:val="ListParagraph"/>
        <w:numPr>
          <w:ilvl w:val="0"/>
          <w:numId w:val="1"/>
        </w:numPr>
        <w:rPr>
          <w:rStyle w:val="Hyperlink"/>
          <w:rFonts w:ascii="Verdana" w:hAnsi="Verdana"/>
          <w:b w:val="1"/>
          <w:bCs w:val="1"/>
          <w:u w:val="none"/>
        </w:rPr>
      </w:pPr>
      <w:hyperlink r:id="R940414f7f6c747cd">
        <w:r w:rsidRPr="59CB40F9" w:rsidR="0735C1B2">
          <w:rPr>
            <w:rStyle w:val="Hyperlink"/>
            <w:rFonts w:ascii="Verdana" w:hAnsi="Verdana"/>
            <w:b w:val="1"/>
            <w:bCs w:val="1"/>
            <w:u w:val="none"/>
          </w:rPr>
          <w:t>Return to Ease, LLC</w:t>
        </w:r>
      </w:hyperlink>
    </w:p>
    <w:p w:rsidR="5A0E8DC3" w:rsidP="59CB40F9" w:rsidRDefault="5A0E8DC3" w14:paraId="3F82FBF2" w14:textId="7F4B3E19">
      <w:pPr>
        <w:pStyle w:val="ListParagraph"/>
        <w:numPr>
          <w:ilvl w:val="0"/>
          <w:numId w:val="1"/>
        </w:numPr>
        <w:rPr>
          <w:rFonts w:ascii="Verdana" w:hAnsi="Verdana"/>
          <w:b w:val="1"/>
          <w:bCs w:val="1"/>
          <w:u w:val="none"/>
        </w:rPr>
      </w:pPr>
      <w:hyperlink r:id="R3399d89de86e4944">
        <w:r w:rsidRPr="59CB40F9" w:rsidR="0735C1B2">
          <w:rPr>
            <w:rStyle w:val="Hyperlink"/>
            <w:rFonts w:ascii="Verdana" w:hAnsi="Verdana"/>
            <w:b w:val="1"/>
            <w:bCs w:val="1"/>
            <w:u w:val="none"/>
          </w:rPr>
          <w:t>CoachXPro</w:t>
        </w:r>
      </w:hyperlink>
    </w:p>
    <w:p w:rsidR="5A0E8DC3" w:rsidP="59CB40F9" w:rsidRDefault="5A0E8DC3" w14:paraId="583B7002" w14:textId="3646AAC7">
      <w:pPr>
        <w:pStyle w:val="ListParagraph"/>
        <w:numPr>
          <w:ilvl w:val="0"/>
          <w:numId w:val="1"/>
        </w:numPr>
        <w:rPr>
          <w:rFonts w:ascii="Verdana" w:hAnsi="Verdana"/>
          <w:b w:val="1"/>
          <w:bCs w:val="1"/>
          <w:u w:val="none"/>
        </w:rPr>
      </w:pPr>
      <w:hyperlink r:id="R39d1d1e310dd457c">
        <w:r w:rsidRPr="59CB40F9" w:rsidR="0735C1B2">
          <w:rPr>
            <w:rStyle w:val="Hyperlink"/>
            <w:rFonts w:ascii="Verdana" w:hAnsi="Verdana"/>
            <w:b w:val="1"/>
            <w:bCs w:val="1"/>
            <w:u w:val="none"/>
          </w:rPr>
          <w:t>Levello</w:t>
        </w:r>
        <w:r w:rsidRPr="59CB40F9" w:rsidR="0735C1B2">
          <w:rPr>
            <w:rStyle w:val="Hyperlink"/>
            <w:rFonts w:ascii="Verdana" w:hAnsi="Verdana"/>
            <w:b w:val="1"/>
            <w:bCs w:val="1"/>
            <w:u w:val="none"/>
          </w:rPr>
          <w:t xml:space="preserve"> Construction</w:t>
        </w:r>
      </w:hyperlink>
    </w:p>
    <w:p w:rsidR="5A0E8DC3" w:rsidP="59CB40F9" w:rsidRDefault="5A0E8DC3" w14:paraId="38024DA8" w14:textId="1A7F1D8B">
      <w:pPr>
        <w:pStyle w:val="ListParagraph"/>
        <w:numPr>
          <w:ilvl w:val="0"/>
          <w:numId w:val="1"/>
        </w:numPr>
        <w:rPr>
          <w:rFonts w:ascii="Verdana" w:hAnsi="Verdana"/>
          <w:b w:val="1"/>
          <w:bCs w:val="1"/>
          <w:u w:val="none"/>
        </w:rPr>
      </w:pPr>
      <w:hyperlink r:id="R9bec448665b24e87">
        <w:r w:rsidRPr="59CB40F9" w:rsidR="0735C1B2">
          <w:rPr>
            <w:rStyle w:val="Hyperlink"/>
            <w:rFonts w:ascii="Verdana" w:hAnsi="Verdana"/>
            <w:b w:val="1"/>
            <w:bCs w:val="1"/>
            <w:u w:val="none"/>
          </w:rPr>
          <w:t>Crone Roofing LLC</w:t>
        </w:r>
      </w:hyperlink>
    </w:p>
    <w:p w:rsidR="5A0E8DC3" w:rsidP="59CB40F9" w:rsidRDefault="5A0E8DC3" w14:paraId="6EED5856" w14:textId="6F6143F0">
      <w:pPr>
        <w:pStyle w:val="ListParagraph"/>
        <w:numPr>
          <w:ilvl w:val="0"/>
          <w:numId w:val="1"/>
        </w:numPr>
        <w:rPr>
          <w:rFonts w:ascii="Verdana" w:hAnsi="Verdana"/>
          <w:b w:val="1"/>
          <w:bCs w:val="1"/>
          <w:u w:val="none"/>
        </w:rPr>
      </w:pPr>
      <w:r w:rsidRPr="59CB40F9" w:rsidR="1E781F1F">
        <w:rPr>
          <w:rFonts w:ascii="Verdana" w:hAnsi="Verdana"/>
          <w:b w:val="1"/>
          <w:bCs w:val="1"/>
          <w:u w:val="none"/>
        </w:rPr>
        <w:t>A&amp;I Contracting</w:t>
      </w:r>
    </w:p>
    <w:p w:rsidR="5A0E8DC3" w:rsidP="59CB40F9" w:rsidRDefault="5A0E8DC3" w14:paraId="30C75EDE" w14:textId="7D5EA252">
      <w:pPr>
        <w:pStyle w:val="ListParagraph"/>
        <w:numPr>
          <w:ilvl w:val="0"/>
          <w:numId w:val="1"/>
        </w:numPr>
        <w:rPr>
          <w:rFonts w:ascii="Verdana" w:hAnsi="Verdana"/>
          <w:b w:val="1"/>
          <w:bCs w:val="1"/>
          <w:u w:val="none"/>
        </w:rPr>
      </w:pPr>
      <w:hyperlink r:id="R3af473bba12643ab">
        <w:r w:rsidRPr="59CB40F9" w:rsidR="1E781F1F">
          <w:rPr>
            <w:rStyle w:val="Hyperlink"/>
            <w:rFonts w:ascii="Verdana" w:hAnsi="Verdana"/>
            <w:b w:val="1"/>
            <w:bCs w:val="1"/>
            <w:u w:val="none"/>
          </w:rPr>
          <w:t>covR</w:t>
        </w:r>
        <w:r w:rsidRPr="59CB40F9" w:rsidR="1E781F1F">
          <w:rPr>
            <w:rStyle w:val="Hyperlink"/>
            <w:rFonts w:ascii="Verdana" w:hAnsi="Verdana"/>
            <w:b w:val="1"/>
            <w:bCs w:val="1"/>
            <w:u w:val="none"/>
          </w:rPr>
          <w:t xml:space="preserve"> LLC</w:t>
        </w:r>
      </w:hyperlink>
      <w:r w:rsidRPr="59CB40F9" w:rsidR="65D61853">
        <w:rPr>
          <w:rFonts w:ascii="Verdana" w:hAnsi="Verdana"/>
          <w:b w:val="1"/>
          <w:bCs w:val="1"/>
          <w:u w:val="none"/>
        </w:rPr>
        <w:t xml:space="preserve"> </w:t>
      </w:r>
    </w:p>
    <w:p w:rsidR="12A97F87" w:rsidP="12A97F87" w:rsidRDefault="12A97F87" w14:paraId="4561F102" w14:textId="0CF7669D">
      <w:pPr>
        <w:rPr>
          <w:rFonts w:ascii="Verdana" w:hAnsi="Verdana"/>
        </w:rPr>
      </w:pPr>
    </w:p>
    <w:p w:rsidR="0094691B" w:rsidP="6DDD3CE0" w:rsidRDefault="0094691B" w14:paraId="38C396F1" w14:textId="3C56CCDA">
      <w:pPr>
        <w:rPr>
          <w:rFonts w:ascii="Verdana" w:hAnsi="Verdana"/>
        </w:rPr>
      </w:pPr>
      <w:r w:rsidRPr="59CB40F9" w:rsidR="52D44A40">
        <w:rPr>
          <w:rFonts w:ascii="Verdana" w:hAnsi="Verdana"/>
        </w:rPr>
        <w:t>“Congratulations to the t</w:t>
      </w:r>
      <w:r w:rsidRPr="59CB40F9" w:rsidR="52D44A40">
        <w:rPr>
          <w:rFonts w:ascii="Verdana" w:hAnsi="Verdana"/>
          <w:color w:val="auto"/>
        </w:rPr>
        <w:t xml:space="preserve">op </w:t>
      </w:r>
      <w:r w:rsidRPr="59CB40F9" w:rsidR="52D44A40">
        <w:rPr>
          <w:rFonts w:ascii="Verdana" w:hAnsi="Verdana"/>
          <w:color w:val="auto"/>
        </w:rPr>
        <w:t>finalists</w:t>
      </w:r>
      <w:r w:rsidRPr="59CB40F9" w:rsidR="52D44A40">
        <w:rPr>
          <w:rFonts w:ascii="Verdana" w:hAnsi="Verdana"/>
          <w:color w:val="auto"/>
        </w:rPr>
        <w:t xml:space="preserve"> r</w:t>
      </w:r>
      <w:r w:rsidRPr="59CB40F9" w:rsidR="52D44A40">
        <w:rPr>
          <w:rFonts w:ascii="Verdana" w:hAnsi="Verdana"/>
        </w:rPr>
        <w:t xml:space="preserve">epresented here. Each of these businesses has shown a strong commitment to integrity and excellence in entrepreneurship,” said Tyler Andrew, </w:t>
      </w:r>
      <w:r w:rsidRPr="59CB40F9" w:rsidR="52D44A40">
        <w:rPr>
          <w:rFonts w:ascii="Verdana" w:hAnsi="Verdana"/>
        </w:rPr>
        <w:t>president</w:t>
      </w:r>
      <w:r w:rsidRPr="59CB40F9" w:rsidR="52D44A40">
        <w:rPr>
          <w:rFonts w:ascii="Verdana" w:hAnsi="Verdana"/>
        </w:rPr>
        <w:t xml:space="preserve"> and CEO of BBB Foundation.</w:t>
      </w:r>
    </w:p>
    <w:p w:rsidR="16630C03" w:rsidP="16D76C02" w:rsidRDefault="108663C7" w14:paraId="6E51AF3F" w14:textId="118534A4">
      <w:pPr>
        <w:spacing w:beforeAutospacing="on" w:afterAutospacing="on"/>
        <w:rPr>
          <w:rFonts w:ascii="Verdana" w:hAnsi="Verdana"/>
        </w:rPr>
      </w:pPr>
      <w:r w:rsidRPr="16D76C02" w:rsidR="108663C7">
        <w:rPr>
          <w:rFonts w:ascii="Verdana" w:hAnsi="Verdana"/>
        </w:rPr>
        <w:t>Winners of the Spark Awards for Entrepreneurship will be announced in October.</w:t>
      </w:r>
      <w:r w:rsidRPr="16D76C02" w:rsidR="2AC9C061">
        <w:rPr>
          <w:rFonts w:ascii="Verdana" w:hAnsi="Verdana"/>
        </w:rPr>
        <w:t xml:space="preserve"> See the full list of finalists and learn more about the </w:t>
      </w:r>
      <w:hyperlink r:id="R9274ffa983bd430b">
        <w:r w:rsidRPr="16D76C02" w:rsidR="2AC9C061">
          <w:rPr>
            <w:rStyle w:val="Hyperlink"/>
            <w:rFonts w:ascii="Verdana" w:hAnsi="Verdana"/>
          </w:rPr>
          <w:t>Spark Award</w:t>
        </w:r>
      </w:hyperlink>
      <w:r w:rsidRPr="16D76C02" w:rsidR="00C927DD">
        <w:rPr>
          <w:rStyle w:val="Hyperlink"/>
          <w:rFonts w:ascii="Verdana" w:hAnsi="Verdana"/>
        </w:rPr>
        <w:t>s</w:t>
      </w:r>
      <w:r w:rsidRPr="16D76C02" w:rsidR="2AC9C061">
        <w:rPr>
          <w:rFonts w:ascii="Verdana" w:hAnsi="Verdana"/>
        </w:rPr>
        <w:t xml:space="preserve"> at BBB.org. </w:t>
      </w:r>
    </w:p>
    <w:p w:rsidR="16630C03" w:rsidP="16630C03" w:rsidRDefault="16630C03" w14:paraId="680BC75B" w14:textId="7A4CFB87">
      <w:pPr>
        <w:rPr>
          <w:rFonts w:ascii="Verdana" w:hAnsi="Verdana"/>
        </w:rPr>
      </w:pPr>
    </w:p>
    <w:p w:rsidR="007B5169" w:rsidP="007B10EB" w:rsidRDefault="60124A99" w14:paraId="07D886B1" w14:textId="73EBC897">
      <w:pPr>
        <w:rPr>
          <w:rFonts w:ascii="Verdana" w:hAnsi="Verdana"/>
        </w:rPr>
      </w:pPr>
      <w:r w:rsidRPr="2E1EB1C1">
        <w:rPr>
          <w:rFonts w:ascii="Verdana" w:hAnsi="Verdana"/>
          <w:b/>
          <w:bCs/>
        </w:rPr>
        <w:t>About Better Business Bureau:</w:t>
      </w:r>
      <w:r w:rsidRPr="2E1EB1C1">
        <w:rPr>
          <w:rFonts w:ascii="Verdana" w:hAnsi="Verdana"/>
        </w:rPr>
        <w:t xml:space="preserve"> The Better Business Bureau, a private, non-profit organization, has empowered people to find businesses, brands, and charities they can trust for more than 110 years. </w:t>
      </w:r>
      <w:r w:rsidRPr="2E1EB1C1" w:rsidR="02BDF997">
        <w:rPr>
          <w:rFonts w:ascii="Verdana" w:hAnsi="Verdana"/>
        </w:rPr>
        <w:t xml:space="preserve">In 2023, people turned to BBB more than 218 million times for BBB Business Profiles on 5.3 million businesses and 80,000 times for BBB charity reports on about 12,000 charities, for free at BBB.org. </w:t>
      </w:r>
    </w:p>
    <w:p w:rsidR="002C662D" w:rsidP="007B10EB" w:rsidRDefault="00BC447B" w14:textId="4826B417" w14:paraId="45D7807A">
      <w:pPr>
        <w:rPr>
          <w:rFonts w:ascii="Verdana" w:hAnsi="Verdana"/>
        </w:rPr>
      </w:pPr>
      <w:ins w:author="Meghan Compton" w:date="2024-05-08T14:07:00Z" w:id="301599822">
        <w:r w:rsidRPr="16D76C02">
          <w:rPr>
            <w:rFonts w:ascii="Verdana" w:hAnsi="Verdana"/>
          </w:rPr>
          <w:fldChar w:fldCharType="begin"/>
        </w:r>
        <w:r w:rsidRPr="16D76C02">
          <w:rPr>
            <w:rFonts w:ascii="Verdana" w:hAnsi="Verdana"/>
          </w:rPr>
          <w:instrText xml:space="preserve">HYPERLINK "https://www.bbb.org/local/1296/bbb-foundation"</w:instrText>
        </w:r>
        <w:r w:rsidRPr="5245D810">
          <w:rPr>
            <w:rFonts w:ascii="Verdana" w:hAnsi="Verdana"/>
          </w:rPr>
        </w:r>
        <w:r w:rsidRPr="16D76C02">
          <w:rPr>
            <w:rFonts w:ascii="Verdana" w:hAnsi="Verdana"/>
          </w:rPr>
          <w:fldChar w:fldCharType="separate"/>
        </w:r>
      </w:ins>
      <w:r w:rsidRPr="00BC447B" w:rsidR="7A726C29">
        <w:rPr>
          <w:rStyle w:val="Hyperlink"/>
          <w:rFonts w:ascii="Verdana" w:hAnsi="Verdana"/>
        </w:rPr>
        <w:t>BBB Business and Consumer Foundation</w:t>
      </w:r>
      <w:ins w:author="Meghan Compton" w:date="2024-05-08T14:07:00Z" w:id="928095098">
        <w:r w:rsidRPr="16D76C02">
          <w:rPr>
            <w:rFonts w:ascii="Verdana" w:hAnsi="Verdana"/>
          </w:rPr>
          <w:fldChar w:fldCharType="end"/>
        </w:r>
      </w:ins>
      <w:r w:rsidR="42E055F6">
        <w:rPr/>
        <w:t>,</w:t>
      </w:r>
      <w:r w:rsidR="42E055F6">
        <w:rPr>
          <w:rFonts w:ascii="Verdana" w:hAnsi="Verdana"/>
        </w:rPr>
        <w:t xml:space="preserve"> the charitable arm of Better Business Bureau,</w:t>
      </w:r>
      <w:r w:rsidR="7A726C29">
        <w:rPr>
          <w:rFonts w:ascii="Verdana" w:hAnsi="Verdana"/>
        </w:rPr>
        <w:t xml:space="preserve"> is dedicated to </w:t>
      </w:r>
      <w:r w:rsidRPr="007570EF" w:rsidR="4B33FC23">
        <w:rPr>
          <w:rFonts w:ascii="Verdana" w:hAnsi="Verdana"/>
        </w:rPr>
        <w:t>educating businesses and consumers on a variety of marketplace issues. The programs offered allow your BBB to provide community education and recognition programs across our service area.</w:t>
      </w:r>
    </w:p>
    <w:p w:rsidRPr="007B10EB" w:rsidR="00AE5B1E" w:rsidP="007B10EB" w:rsidRDefault="007B10EB" w14:paraId="006BC8E0" w14:textId="1000C028">
      <w:pPr>
        <w:rPr>
          <w:rFonts w:ascii="Verdana" w:hAnsi="Verdana"/>
        </w:rPr>
      </w:pPr>
      <w:r w:rsidRPr="12A97F87">
        <w:rPr>
          <w:rFonts w:ascii="Verdana" w:hAnsi="Verdana"/>
        </w:rPr>
        <w:t xml:space="preserve">The International Association of Better Business Bureaus is the umbrella organization for the local, independent BBBs in the United States, Canada, and Mexico. BBB Great West + Pacific serves more than 20 million consumers in Alaska, Central Colorado, Hawaii, Idaho, Montana, Oregon, Washington, and Western Wyoming. For more information, visit </w:t>
      </w:r>
      <w:hyperlink r:id="rId12">
        <w:r w:rsidRPr="12A97F87">
          <w:rPr>
            <w:rStyle w:val="Hyperlink"/>
            <w:rFonts w:ascii="Verdana" w:hAnsi="Verdana"/>
          </w:rPr>
          <w:t>BBB.org/gwp</w:t>
        </w:r>
      </w:hyperlink>
      <w:r w:rsidRPr="12A97F87">
        <w:rPr>
          <w:rFonts w:ascii="Verdana" w:hAnsi="Verdana"/>
        </w:rPr>
        <w:t>.</w:t>
      </w:r>
    </w:p>
    <w:p w:rsidR="12A97F87" w:rsidP="12A97F87" w:rsidRDefault="12A97F87" w14:paraId="50A00136" w14:textId="15C5EA53">
      <w:pPr>
        <w:rPr>
          <w:rFonts w:ascii="Verdana" w:hAnsi="Verdana"/>
        </w:rPr>
      </w:pPr>
    </w:p>
    <w:p w:rsidR="16630C03" w:rsidP="12A97F87" w:rsidRDefault="638F244C" w14:paraId="07B65567" w14:textId="73A77615">
      <w:pPr>
        <w:jc w:val="center"/>
        <w:rPr>
          <w:rFonts w:ascii="Verdana" w:hAnsi="Verdana"/>
        </w:rPr>
      </w:pPr>
      <w:r w:rsidRPr="12A97F87">
        <w:rPr>
          <w:rFonts w:ascii="Verdana" w:hAnsi="Verdana"/>
        </w:rPr>
        <w:t>###</w:t>
      </w:r>
    </w:p>
    <w:sectPr w:rsidR="16630C0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2020"/>
    <w:multiLevelType w:val="hybridMultilevel"/>
    <w:tmpl w:val="13EA5E66"/>
    <w:lvl w:ilvl="0" w:tplc="E7CC1214">
      <w:start w:val="1"/>
      <w:numFmt w:val="bullet"/>
      <w:lvlText w:val=""/>
      <w:lvlJc w:val="left"/>
      <w:pPr>
        <w:ind w:left="720" w:hanging="360"/>
      </w:pPr>
      <w:rPr>
        <w:rFonts w:hint="default" w:ascii="Symbol" w:hAnsi="Symbol"/>
      </w:rPr>
    </w:lvl>
    <w:lvl w:ilvl="1" w:tplc="01A0BC22">
      <w:start w:val="1"/>
      <w:numFmt w:val="bullet"/>
      <w:lvlText w:val="o"/>
      <w:lvlJc w:val="left"/>
      <w:pPr>
        <w:ind w:left="1440" w:hanging="360"/>
      </w:pPr>
      <w:rPr>
        <w:rFonts w:hint="default" w:ascii="Courier New" w:hAnsi="Courier New"/>
      </w:rPr>
    </w:lvl>
    <w:lvl w:ilvl="2" w:tplc="F202C476">
      <w:start w:val="1"/>
      <w:numFmt w:val="bullet"/>
      <w:lvlText w:val=""/>
      <w:lvlJc w:val="left"/>
      <w:pPr>
        <w:ind w:left="2160" w:hanging="360"/>
      </w:pPr>
      <w:rPr>
        <w:rFonts w:hint="default" w:ascii="Wingdings" w:hAnsi="Wingdings"/>
      </w:rPr>
    </w:lvl>
    <w:lvl w:ilvl="3" w:tplc="625E0A80">
      <w:start w:val="1"/>
      <w:numFmt w:val="bullet"/>
      <w:lvlText w:val=""/>
      <w:lvlJc w:val="left"/>
      <w:pPr>
        <w:ind w:left="2880" w:hanging="360"/>
      </w:pPr>
      <w:rPr>
        <w:rFonts w:hint="default" w:ascii="Symbol" w:hAnsi="Symbol"/>
      </w:rPr>
    </w:lvl>
    <w:lvl w:ilvl="4" w:tplc="326E3306">
      <w:start w:val="1"/>
      <w:numFmt w:val="bullet"/>
      <w:lvlText w:val="o"/>
      <w:lvlJc w:val="left"/>
      <w:pPr>
        <w:ind w:left="3600" w:hanging="360"/>
      </w:pPr>
      <w:rPr>
        <w:rFonts w:hint="default" w:ascii="Courier New" w:hAnsi="Courier New"/>
      </w:rPr>
    </w:lvl>
    <w:lvl w:ilvl="5" w:tplc="F594DE46">
      <w:start w:val="1"/>
      <w:numFmt w:val="bullet"/>
      <w:lvlText w:val=""/>
      <w:lvlJc w:val="left"/>
      <w:pPr>
        <w:ind w:left="4320" w:hanging="360"/>
      </w:pPr>
      <w:rPr>
        <w:rFonts w:hint="default" w:ascii="Wingdings" w:hAnsi="Wingdings"/>
      </w:rPr>
    </w:lvl>
    <w:lvl w:ilvl="6" w:tplc="B9323F20">
      <w:start w:val="1"/>
      <w:numFmt w:val="bullet"/>
      <w:lvlText w:val=""/>
      <w:lvlJc w:val="left"/>
      <w:pPr>
        <w:ind w:left="5040" w:hanging="360"/>
      </w:pPr>
      <w:rPr>
        <w:rFonts w:hint="default" w:ascii="Symbol" w:hAnsi="Symbol"/>
      </w:rPr>
    </w:lvl>
    <w:lvl w:ilvl="7" w:tplc="010A28C8">
      <w:start w:val="1"/>
      <w:numFmt w:val="bullet"/>
      <w:lvlText w:val="o"/>
      <w:lvlJc w:val="left"/>
      <w:pPr>
        <w:ind w:left="5760" w:hanging="360"/>
      </w:pPr>
      <w:rPr>
        <w:rFonts w:hint="default" w:ascii="Courier New" w:hAnsi="Courier New"/>
      </w:rPr>
    </w:lvl>
    <w:lvl w:ilvl="8" w:tplc="EF203B38">
      <w:start w:val="1"/>
      <w:numFmt w:val="bullet"/>
      <w:lvlText w:val=""/>
      <w:lvlJc w:val="left"/>
      <w:pPr>
        <w:ind w:left="6480" w:hanging="360"/>
      </w:pPr>
      <w:rPr>
        <w:rFonts w:hint="default" w:ascii="Wingdings" w:hAnsi="Wingdings"/>
      </w:rPr>
    </w:lvl>
  </w:abstractNum>
  <w:num w:numId="1" w16cid:durableId="788167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0EB"/>
    <w:rsid w:val="00012C24"/>
    <w:rsid w:val="000F6D06"/>
    <w:rsid w:val="001236DB"/>
    <w:rsid w:val="00152F4E"/>
    <w:rsid w:val="001611C2"/>
    <w:rsid w:val="001B7DD5"/>
    <w:rsid w:val="001F5868"/>
    <w:rsid w:val="0022281B"/>
    <w:rsid w:val="00230B70"/>
    <w:rsid w:val="00240558"/>
    <w:rsid w:val="00240BDF"/>
    <w:rsid w:val="002807F3"/>
    <w:rsid w:val="00284C96"/>
    <w:rsid w:val="002C662D"/>
    <w:rsid w:val="003128ED"/>
    <w:rsid w:val="00370BA5"/>
    <w:rsid w:val="00391CE3"/>
    <w:rsid w:val="004471B9"/>
    <w:rsid w:val="004955D4"/>
    <w:rsid w:val="004B1846"/>
    <w:rsid w:val="004E70EC"/>
    <w:rsid w:val="00516B14"/>
    <w:rsid w:val="00517B1F"/>
    <w:rsid w:val="00524DE6"/>
    <w:rsid w:val="00531136"/>
    <w:rsid w:val="00585F0C"/>
    <w:rsid w:val="00592BBF"/>
    <w:rsid w:val="00595AFC"/>
    <w:rsid w:val="005A6DE4"/>
    <w:rsid w:val="005B59E2"/>
    <w:rsid w:val="005E10E5"/>
    <w:rsid w:val="0066499C"/>
    <w:rsid w:val="0068784E"/>
    <w:rsid w:val="006A2861"/>
    <w:rsid w:val="0074BC9E"/>
    <w:rsid w:val="007570EF"/>
    <w:rsid w:val="007A64E3"/>
    <w:rsid w:val="007B10EB"/>
    <w:rsid w:val="007B5169"/>
    <w:rsid w:val="007C020E"/>
    <w:rsid w:val="00833122"/>
    <w:rsid w:val="0088242F"/>
    <w:rsid w:val="008914F8"/>
    <w:rsid w:val="00904D75"/>
    <w:rsid w:val="00921D9B"/>
    <w:rsid w:val="0094691B"/>
    <w:rsid w:val="009A2069"/>
    <w:rsid w:val="009B3437"/>
    <w:rsid w:val="009E35F3"/>
    <w:rsid w:val="009E6EBF"/>
    <w:rsid w:val="009E76EB"/>
    <w:rsid w:val="009F5022"/>
    <w:rsid w:val="00A38A8A"/>
    <w:rsid w:val="00AB1769"/>
    <w:rsid w:val="00AC1671"/>
    <w:rsid w:val="00AE5B1E"/>
    <w:rsid w:val="00AF4C05"/>
    <w:rsid w:val="00B07560"/>
    <w:rsid w:val="00B24923"/>
    <w:rsid w:val="00B256ED"/>
    <w:rsid w:val="00B508F8"/>
    <w:rsid w:val="00B95100"/>
    <w:rsid w:val="00BB7DA7"/>
    <w:rsid w:val="00BC447B"/>
    <w:rsid w:val="00BC6F99"/>
    <w:rsid w:val="00BD5BEA"/>
    <w:rsid w:val="00BF052D"/>
    <w:rsid w:val="00C64ED1"/>
    <w:rsid w:val="00C8617D"/>
    <w:rsid w:val="00C927DD"/>
    <w:rsid w:val="00C931AB"/>
    <w:rsid w:val="00CB038F"/>
    <w:rsid w:val="00CE6BDB"/>
    <w:rsid w:val="00D01CF3"/>
    <w:rsid w:val="00D10E3D"/>
    <w:rsid w:val="00D36818"/>
    <w:rsid w:val="00D671BE"/>
    <w:rsid w:val="00D751CE"/>
    <w:rsid w:val="00D8686B"/>
    <w:rsid w:val="00DB2B6C"/>
    <w:rsid w:val="00DD01B7"/>
    <w:rsid w:val="00DF0C2B"/>
    <w:rsid w:val="00E709FC"/>
    <w:rsid w:val="00E75CF8"/>
    <w:rsid w:val="00F23CBE"/>
    <w:rsid w:val="00F51040"/>
    <w:rsid w:val="00F642CD"/>
    <w:rsid w:val="00FA0C0C"/>
    <w:rsid w:val="00FE211F"/>
    <w:rsid w:val="016D5FF0"/>
    <w:rsid w:val="02BDF997"/>
    <w:rsid w:val="0317C676"/>
    <w:rsid w:val="0483DC0B"/>
    <w:rsid w:val="04AB00C2"/>
    <w:rsid w:val="04B12C56"/>
    <w:rsid w:val="0634D2B2"/>
    <w:rsid w:val="066EBBB7"/>
    <w:rsid w:val="0735C1B2"/>
    <w:rsid w:val="07F8314E"/>
    <w:rsid w:val="08000E64"/>
    <w:rsid w:val="081F906C"/>
    <w:rsid w:val="083D70D1"/>
    <w:rsid w:val="083DE300"/>
    <w:rsid w:val="090B994E"/>
    <w:rsid w:val="0911CE86"/>
    <w:rsid w:val="0918377C"/>
    <w:rsid w:val="097F216A"/>
    <w:rsid w:val="09ABAD40"/>
    <w:rsid w:val="0A4EFAA2"/>
    <w:rsid w:val="0B867C24"/>
    <w:rsid w:val="0BC4FD82"/>
    <w:rsid w:val="0C080529"/>
    <w:rsid w:val="0D147341"/>
    <w:rsid w:val="0D28921D"/>
    <w:rsid w:val="0D8342B3"/>
    <w:rsid w:val="0F2E9C3A"/>
    <w:rsid w:val="0F8D355D"/>
    <w:rsid w:val="10068D0A"/>
    <w:rsid w:val="1078430B"/>
    <w:rsid w:val="108663C7"/>
    <w:rsid w:val="10A357AF"/>
    <w:rsid w:val="12A97F87"/>
    <w:rsid w:val="12BF553A"/>
    <w:rsid w:val="13006C9F"/>
    <w:rsid w:val="13A7365B"/>
    <w:rsid w:val="14160562"/>
    <w:rsid w:val="14C4623E"/>
    <w:rsid w:val="156E9D48"/>
    <w:rsid w:val="16630C03"/>
    <w:rsid w:val="1685DF80"/>
    <w:rsid w:val="16D76C02"/>
    <w:rsid w:val="1748532B"/>
    <w:rsid w:val="176A050A"/>
    <w:rsid w:val="189376EF"/>
    <w:rsid w:val="1A0C5DBC"/>
    <w:rsid w:val="1A5AAE08"/>
    <w:rsid w:val="1AD5273E"/>
    <w:rsid w:val="1BA70F37"/>
    <w:rsid w:val="1BF93715"/>
    <w:rsid w:val="1C1C16A8"/>
    <w:rsid w:val="1E1A683E"/>
    <w:rsid w:val="1E781F1F"/>
    <w:rsid w:val="1F2B97A7"/>
    <w:rsid w:val="1F4230FE"/>
    <w:rsid w:val="1FB5911D"/>
    <w:rsid w:val="21DDCFFA"/>
    <w:rsid w:val="233FCCE8"/>
    <w:rsid w:val="24500590"/>
    <w:rsid w:val="2582182D"/>
    <w:rsid w:val="25CF5649"/>
    <w:rsid w:val="25F3801C"/>
    <w:rsid w:val="26BA0032"/>
    <w:rsid w:val="26EE5906"/>
    <w:rsid w:val="26FCE86D"/>
    <w:rsid w:val="27852248"/>
    <w:rsid w:val="2828388D"/>
    <w:rsid w:val="289903BA"/>
    <w:rsid w:val="295F04D7"/>
    <w:rsid w:val="2A608DBB"/>
    <w:rsid w:val="2AC9C061"/>
    <w:rsid w:val="2ACB5152"/>
    <w:rsid w:val="2B91E746"/>
    <w:rsid w:val="2D6C29F1"/>
    <w:rsid w:val="2DE02600"/>
    <w:rsid w:val="2E1EB1C1"/>
    <w:rsid w:val="2F764282"/>
    <w:rsid w:val="306A29EA"/>
    <w:rsid w:val="31D4C749"/>
    <w:rsid w:val="320800E5"/>
    <w:rsid w:val="321B9646"/>
    <w:rsid w:val="32ADE344"/>
    <w:rsid w:val="345F77A7"/>
    <w:rsid w:val="355E1379"/>
    <w:rsid w:val="35AD84D4"/>
    <w:rsid w:val="35B9D25B"/>
    <w:rsid w:val="36EDD626"/>
    <w:rsid w:val="36F9E3DA"/>
    <w:rsid w:val="3709EFC1"/>
    <w:rsid w:val="37AB0E20"/>
    <w:rsid w:val="37D3BA58"/>
    <w:rsid w:val="3843B71A"/>
    <w:rsid w:val="385E1A0C"/>
    <w:rsid w:val="38A767C7"/>
    <w:rsid w:val="38EB174D"/>
    <w:rsid w:val="3A31849C"/>
    <w:rsid w:val="3AD46708"/>
    <w:rsid w:val="3C0F03A2"/>
    <w:rsid w:val="3C29709C"/>
    <w:rsid w:val="3CE011CA"/>
    <w:rsid w:val="3D77FD38"/>
    <w:rsid w:val="3ECC406F"/>
    <w:rsid w:val="42E055F6"/>
    <w:rsid w:val="4340655B"/>
    <w:rsid w:val="43FF7F5A"/>
    <w:rsid w:val="440007C0"/>
    <w:rsid w:val="44254A5C"/>
    <w:rsid w:val="44C23BD5"/>
    <w:rsid w:val="451ED995"/>
    <w:rsid w:val="46DA7930"/>
    <w:rsid w:val="47AC179F"/>
    <w:rsid w:val="4895DC35"/>
    <w:rsid w:val="48B87449"/>
    <w:rsid w:val="49C62194"/>
    <w:rsid w:val="4A48C820"/>
    <w:rsid w:val="4AF34824"/>
    <w:rsid w:val="4B33FC23"/>
    <w:rsid w:val="4BAC4E41"/>
    <w:rsid w:val="4C3BC03A"/>
    <w:rsid w:val="4C69B757"/>
    <w:rsid w:val="4C9CE9E3"/>
    <w:rsid w:val="4DF0035E"/>
    <w:rsid w:val="4E06A98A"/>
    <w:rsid w:val="4E254132"/>
    <w:rsid w:val="4E3158A7"/>
    <w:rsid w:val="4E38D3BE"/>
    <w:rsid w:val="4EB012A4"/>
    <w:rsid w:val="4F3BC7D9"/>
    <w:rsid w:val="50028780"/>
    <w:rsid w:val="51E43CD6"/>
    <w:rsid w:val="520E9A8D"/>
    <w:rsid w:val="52167DE4"/>
    <w:rsid w:val="5245D810"/>
    <w:rsid w:val="5269BABF"/>
    <w:rsid w:val="529BD9FE"/>
    <w:rsid w:val="52D44A40"/>
    <w:rsid w:val="52F5BAB2"/>
    <w:rsid w:val="53EA3982"/>
    <w:rsid w:val="5464C062"/>
    <w:rsid w:val="550AD44A"/>
    <w:rsid w:val="551BDD98"/>
    <w:rsid w:val="5554339E"/>
    <w:rsid w:val="55E6760F"/>
    <w:rsid w:val="55F7BFB0"/>
    <w:rsid w:val="56235666"/>
    <w:rsid w:val="562D677E"/>
    <w:rsid w:val="577AFC6E"/>
    <w:rsid w:val="59925D1C"/>
    <w:rsid w:val="59CB40F9"/>
    <w:rsid w:val="59DE450A"/>
    <w:rsid w:val="59EE1751"/>
    <w:rsid w:val="59EF4EBB"/>
    <w:rsid w:val="5A0E8DC3"/>
    <w:rsid w:val="5AB29D30"/>
    <w:rsid w:val="5B37A207"/>
    <w:rsid w:val="5CF598AC"/>
    <w:rsid w:val="5D76B5EA"/>
    <w:rsid w:val="5EE24DEA"/>
    <w:rsid w:val="60124A99"/>
    <w:rsid w:val="603D352C"/>
    <w:rsid w:val="610A688D"/>
    <w:rsid w:val="617FE369"/>
    <w:rsid w:val="627C7C57"/>
    <w:rsid w:val="638F244C"/>
    <w:rsid w:val="63E0990C"/>
    <w:rsid w:val="64FE1301"/>
    <w:rsid w:val="65AC9FBC"/>
    <w:rsid w:val="65D61853"/>
    <w:rsid w:val="6637F09A"/>
    <w:rsid w:val="663E73EA"/>
    <w:rsid w:val="6713317D"/>
    <w:rsid w:val="675280FC"/>
    <w:rsid w:val="67BAB58D"/>
    <w:rsid w:val="681965F0"/>
    <w:rsid w:val="694C5B66"/>
    <w:rsid w:val="69830D86"/>
    <w:rsid w:val="6A3FA9F9"/>
    <w:rsid w:val="6BBD50AF"/>
    <w:rsid w:val="6C4D78DE"/>
    <w:rsid w:val="6C7318DF"/>
    <w:rsid w:val="6CF6FD8D"/>
    <w:rsid w:val="6D7CF6E9"/>
    <w:rsid w:val="6DDD3CE0"/>
    <w:rsid w:val="6EE01AA2"/>
    <w:rsid w:val="6FD1640C"/>
    <w:rsid w:val="70302E60"/>
    <w:rsid w:val="7031A601"/>
    <w:rsid w:val="71673C89"/>
    <w:rsid w:val="717E1111"/>
    <w:rsid w:val="718FA018"/>
    <w:rsid w:val="7251A1EA"/>
    <w:rsid w:val="72EAF4C5"/>
    <w:rsid w:val="734CA819"/>
    <w:rsid w:val="74B6FF70"/>
    <w:rsid w:val="75D37B69"/>
    <w:rsid w:val="769B3F48"/>
    <w:rsid w:val="7750F65F"/>
    <w:rsid w:val="78CD2BF1"/>
    <w:rsid w:val="797B7667"/>
    <w:rsid w:val="79BC24AF"/>
    <w:rsid w:val="7A3EF405"/>
    <w:rsid w:val="7A726C29"/>
    <w:rsid w:val="7AA571C8"/>
    <w:rsid w:val="7B1746C8"/>
    <w:rsid w:val="7BCBA0C7"/>
    <w:rsid w:val="7C26339F"/>
    <w:rsid w:val="7C414229"/>
    <w:rsid w:val="7DA3CDF4"/>
    <w:rsid w:val="7E179F9D"/>
    <w:rsid w:val="7FE54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A3A8"/>
  <w15:chartTrackingRefBased/>
  <w15:docId w15:val="{D96D6D8A-F9A7-4EB0-A89C-DF6E2B94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7B10EB"/>
    <w:rPr>
      <w:sz w:val="16"/>
      <w:szCs w:val="16"/>
    </w:rPr>
  </w:style>
  <w:style w:type="paragraph" w:styleId="CommentText">
    <w:name w:val="annotation text"/>
    <w:basedOn w:val="Normal"/>
    <w:link w:val="CommentTextChar"/>
    <w:uiPriority w:val="99"/>
    <w:unhideWhenUsed/>
    <w:rsid w:val="007B10EB"/>
    <w:pPr>
      <w:spacing w:line="240" w:lineRule="auto"/>
    </w:pPr>
    <w:rPr>
      <w:sz w:val="20"/>
      <w:szCs w:val="20"/>
    </w:rPr>
  </w:style>
  <w:style w:type="character" w:styleId="CommentTextChar" w:customStyle="1">
    <w:name w:val="Comment Text Char"/>
    <w:basedOn w:val="DefaultParagraphFont"/>
    <w:link w:val="CommentText"/>
    <w:uiPriority w:val="99"/>
    <w:rsid w:val="007B10EB"/>
    <w:rPr>
      <w:sz w:val="20"/>
      <w:szCs w:val="20"/>
    </w:rPr>
  </w:style>
  <w:style w:type="paragraph" w:styleId="CommentSubject">
    <w:name w:val="annotation subject"/>
    <w:basedOn w:val="CommentText"/>
    <w:next w:val="CommentText"/>
    <w:link w:val="CommentSubjectChar"/>
    <w:uiPriority w:val="99"/>
    <w:semiHidden/>
    <w:unhideWhenUsed/>
    <w:rsid w:val="007B10EB"/>
    <w:rPr>
      <w:b/>
      <w:bCs/>
    </w:rPr>
  </w:style>
  <w:style w:type="character" w:styleId="CommentSubjectChar" w:customStyle="1">
    <w:name w:val="Comment Subject Char"/>
    <w:basedOn w:val="CommentTextChar"/>
    <w:link w:val="CommentSubject"/>
    <w:uiPriority w:val="99"/>
    <w:semiHidden/>
    <w:rsid w:val="007B10EB"/>
    <w:rPr>
      <w:b/>
      <w:bCs/>
      <w:sz w:val="20"/>
      <w:szCs w:val="20"/>
    </w:rPr>
  </w:style>
  <w:style w:type="character" w:styleId="Hyperlink">
    <w:name w:val="Hyperlink"/>
    <w:basedOn w:val="DefaultParagraphFont"/>
    <w:uiPriority w:val="99"/>
    <w:unhideWhenUsed/>
    <w:rsid w:val="007B10EB"/>
    <w:rPr>
      <w:color w:val="0563C1" w:themeColor="hyperlink"/>
      <w:u w:val="single"/>
    </w:rPr>
  </w:style>
  <w:style w:type="character" w:styleId="UnresolvedMention">
    <w:name w:val="Unresolved Mention"/>
    <w:basedOn w:val="DefaultParagraphFont"/>
    <w:uiPriority w:val="99"/>
    <w:semiHidden/>
    <w:unhideWhenUsed/>
    <w:rsid w:val="007B10EB"/>
    <w:rPr>
      <w:color w:val="605E5C"/>
      <w:shd w:val="clear" w:color="auto" w:fill="E1DFDD"/>
    </w:rPr>
  </w:style>
  <w:style w:type="character" w:styleId="Mention">
    <w:name w:val="Mention"/>
    <w:basedOn w:val="DefaultParagraphFont"/>
    <w:uiPriority w:val="99"/>
    <w:unhideWhenUsed/>
    <w:rsid w:val="009E35F3"/>
    <w:rPr>
      <w:color w:val="2B579A"/>
      <w:shd w:val="clear" w:color="auto" w:fill="E1DFDD"/>
    </w:rPr>
  </w:style>
  <w:style w:type="paragraph" w:styleId="Revision">
    <w:name w:val="Revision"/>
    <w:hidden/>
    <w:uiPriority w:val="99"/>
    <w:semiHidden/>
    <w:rsid w:val="00595AFC"/>
    <w:pPr>
      <w:spacing w:after="0" w:line="240" w:lineRule="auto"/>
    </w:pPr>
  </w:style>
  <w:style w:type="character" w:styleId="FollowedHyperlink">
    <w:name w:val="FollowedHyperlink"/>
    <w:basedOn w:val="DefaultParagraphFont"/>
    <w:uiPriority w:val="99"/>
    <w:semiHidden/>
    <w:unhideWhenUsed/>
    <w:rsid w:val="00284C96"/>
    <w:rPr>
      <w:color w:val="954F72" w:themeColor="followedHyperlink"/>
      <w:u w:val="single"/>
    </w:rPr>
  </w:style>
  <w:style w:type="paragraph" w:styleId="ListParagraph">
    <w:name w:val="List Paragraph"/>
    <w:basedOn w:val="Normal"/>
    <w:uiPriority w:val="34"/>
    <w:qFormat/>
    <w:pPr>
      <w:ind w:left="720"/>
      <w:contextualSpacing/>
    </w:pPr>
  </w:style>
  <w:style w:type="character" w:styleId="normaltextrun" w:customStyle="true">
    <w:uiPriority w:val="1"/>
    <w:name w:val="normaltextrun"/>
    <w:basedOn w:val="DefaultParagraphFont"/>
    <w:rsid w:val="16D76C02"/>
    <w:rPr>
      <w:rFonts w:ascii="Calibri" w:hAnsi="Calibri" w:eastAsia="Calibri" w:cs="Arial" w:asciiTheme="minorAscii" w:hAnsiTheme="minorAscii" w:eastAsiaTheme="minorAscii" w:cstheme="minorBidi"/>
      <w:sz w:val="22"/>
      <w:szCs w:val="22"/>
    </w:rPr>
  </w:style>
  <w:style w:type="character" w:styleId="eop" w:customStyle="true">
    <w:uiPriority w:val="1"/>
    <w:name w:val="eop"/>
    <w:basedOn w:val="DefaultParagraphFont"/>
    <w:rsid w:val="16D76C02"/>
    <w:rPr>
      <w:rFonts w:ascii="Calibri" w:hAnsi="Calibri" w:eastAsia="Calibri" w:cs="Arial" w:asciiTheme="minorAscii" w:hAnsiTheme="minorAscii" w:eastAsiaTheme="minorAsci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1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bbb.org/local-bbb/bbb-great-west-pacific"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theme" Target="theme/theme1.xml" Id="rId14" /><Relationship Type="http://schemas.openxmlformats.org/officeDocument/2006/relationships/image" Target="/media/image2.jpg" Id="Rcbe50cb3d17842a6" /><Relationship Type="http://schemas.openxmlformats.org/officeDocument/2006/relationships/hyperlink" Target="mailto:cameron.nakashima@thebbb.org" TargetMode="External" Id="Rffe737755ec84d80" /><Relationship Type="http://schemas.openxmlformats.org/officeDocument/2006/relationships/hyperlink" Target="https://www.bridgecitylawfirm.com/" TargetMode="External" Id="Rd889ef1d191d409d" /><Relationship Type="http://schemas.openxmlformats.org/officeDocument/2006/relationships/hyperlink" Target="https://www.bbb.org/local/1296/bbb-awards/spark" TargetMode="External" Id="R9274ffa983bd430b" /><Relationship Type="http://schemas.openxmlformats.org/officeDocument/2006/relationships/hyperlink" Target="https://www.returntoease.com" TargetMode="External" Id="R940414f7f6c747cd" /><Relationship Type="http://schemas.openxmlformats.org/officeDocument/2006/relationships/hyperlink" Target="https://www.coachxpro.com" TargetMode="External" Id="R3399d89de86e4944" /><Relationship Type="http://schemas.openxmlformats.org/officeDocument/2006/relationships/hyperlink" Target="https://levelloconstruction.com/" TargetMode="External" Id="R39d1d1e310dd457c" /><Relationship Type="http://schemas.openxmlformats.org/officeDocument/2006/relationships/hyperlink" Target="https://croneroofing.com" TargetMode="External" Id="R9bec448665b24e87" /><Relationship Type="http://schemas.openxmlformats.org/officeDocument/2006/relationships/hyperlink" Target="https://www.covrco.com" TargetMode="External" Id="R3af473bba12643a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ca74e96c43c694e1247deec7bcbe11c0">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877ab1467cf31c7dd421ced762e04ca3"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SharedWithUsers xmlns="dd11a8d1-583f-410b-a513-0ae3bb0707a2">
      <UserInfo>
        <DisplayName>Meghan Compton</DisplayName>
        <AccountId>83</AccountId>
        <AccountType/>
      </UserInfo>
      <UserInfo>
        <DisplayName>Cameron Nakashima</DisplayName>
        <AccountId>866</AccountId>
        <AccountType/>
      </UserInfo>
    </SharedWithUsers>
  </documentManagement>
</p:properties>
</file>

<file path=customXml/itemProps1.xml><?xml version="1.0" encoding="utf-8"?>
<ds:datastoreItem xmlns:ds="http://schemas.openxmlformats.org/officeDocument/2006/customXml" ds:itemID="{894AB76E-5697-488A-951D-0F17D2F85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1c57fd-e41c-45dc-9052-37be4d7349ce"/>
    <ds:schemaRef ds:uri="dd11a8d1-583f-410b-a513-0ae3bb070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26039D-4236-4F12-A7C4-5F3A984D2F99}">
  <ds:schemaRefs>
    <ds:schemaRef ds:uri="http://schemas.microsoft.com/sharepoint/v3/contenttype/forms"/>
  </ds:schemaRefs>
</ds:datastoreItem>
</file>

<file path=customXml/itemProps3.xml><?xml version="1.0" encoding="utf-8"?>
<ds:datastoreItem xmlns:ds="http://schemas.openxmlformats.org/officeDocument/2006/customXml" ds:itemID="{B3E250AE-6D38-49DD-87F6-312F76059FAA}">
  <ds:schemaRefs>
    <ds:schemaRef ds:uri="http://schemas.microsoft.com/office/2006/metadata/properties"/>
    <ds:schemaRef ds:uri="http://schemas.microsoft.com/office/infopath/2007/PartnerControls"/>
    <ds:schemaRef ds:uri="dd11a8d1-583f-410b-a513-0ae3bb0707a2"/>
    <ds:schemaRef ds:uri="5d1c57fd-e41c-45dc-9052-37be4d7349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Logan Hickle</dc:creator>
  <keywords/>
  <dc:description/>
  <lastModifiedBy>Cameron Nakashima</lastModifiedBy>
  <revision>67</revision>
  <dcterms:created xsi:type="dcterms:W3CDTF">2024-05-08T22:27:00.0000000Z</dcterms:created>
  <dcterms:modified xsi:type="dcterms:W3CDTF">2024-08-07T18:48:07.8765740Z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0x01010041097E054BA87F45A07CABC0F8E9777A</vt:lpwstr>
  </property>
</Properties>
</file>